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527D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6D6B03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31DAA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49F3C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0BE9542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114F53C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B4E0F2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CA8096E" w14:textId="77777777" w:rsidR="00385E2B" w:rsidRPr="00385E2B" w:rsidRDefault="00385E2B" w:rsidP="00385E2B">
      <w:pPr>
        <w:spacing w:after="0" w:line="240" w:lineRule="auto"/>
        <w:jc w:val="both"/>
        <w:rPr>
          <w:rFonts w:eastAsia="Times New Roman" w:cs="Times New Roman"/>
          <w:sz w:val="18"/>
          <w:szCs w:val="18"/>
          <w:lang w:eastAsia="cs-CZ"/>
        </w:rPr>
      </w:pPr>
    </w:p>
    <w:p w14:paraId="057EBEFF" w14:textId="5F5E8530"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w:t>
      </w:r>
      <w:bookmarkStart w:id="0" w:name="_GoBack"/>
      <w:bookmarkEnd w:id="0"/>
      <w:r w:rsidRPr="00336E54">
        <w:rPr>
          <w:rFonts w:eastAsia="Times New Roman" w:cs="Times New Roman"/>
          <w:sz w:val="18"/>
          <w:szCs w:val="18"/>
          <w:lang w:eastAsia="cs-CZ"/>
        </w:rPr>
        <w:t xml:space="preserve">podlimitní sektorové veřejné zakázky s názvem </w:t>
      </w:r>
      <w:r w:rsidRPr="00336E54">
        <w:rPr>
          <w:rFonts w:eastAsia="Times New Roman" w:cs="Times New Roman"/>
          <w:b/>
          <w:sz w:val="18"/>
          <w:szCs w:val="18"/>
          <w:lang w:eastAsia="cs-CZ"/>
          <w:rPrChange w:id="1" w:author="Krumlová Nikola" w:date="2023-03-21T12:28:00Z">
            <w:rPr>
              <w:rFonts w:eastAsia="Times New Roman" w:cs="Times New Roman"/>
              <w:b/>
              <w:sz w:val="18"/>
              <w:szCs w:val="18"/>
              <w:highlight w:val="green"/>
              <w:lang w:eastAsia="cs-CZ"/>
            </w:rPr>
          </w:rPrChange>
        </w:rPr>
        <w:t>„</w:t>
      </w:r>
      <w:ins w:id="2" w:author="Krumlová Nikola" w:date="2023-03-21T12:28:00Z">
        <w:r w:rsidR="00336E54" w:rsidRPr="00336E54">
          <w:rPr>
            <w:b/>
            <w:sz w:val="18"/>
            <w:szCs w:val="18"/>
            <w:rPrChange w:id="3" w:author="Krumlová Nikola" w:date="2023-03-21T12:28:00Z">
              <w:rPr>
                <w:sz w:val="18"/>
                <w:szCs w:val="18"/>
              </w:rPr>
            </w:rPrChange>
          </w:rPr>
          <w:t>Oprava PZS v úseku Rožďalovice - Nemyčeves</w:t>
        </w:r>
      </w:ins>
      <w:del w:id="4" w:author="Krumlová Nikola" w:date="2023-03-21T12:28:00Z">
        <w:r w:rsidRPr="00336E54" w:rsidDel="00336E54">
          <w:rPr>
            <w:rFonts w:eastAsia="Times New Roman" w:cs="Times New Roman"/>
            <w:b/>
            <w:sz w:val="18"/>
            <w:szCs w:val="18"/>
            <w:lang w:eastAsia="cs-CZ"/>
            <w:rPrChange w:id="5" w:author="Krumlová Nikola" w:date="2023-03-21T12:28:00Z">
              <w:rPr>
                <w:rFonts w:eastAsia="Times New Roman" w:cs="Times New Roman"/>
                <w:b/>
                <w:sz w:val="18"/>
                <w:szCs w:val="18"/>
                <w:highlight w:val="green"/>
                <w:lang w:eastAsia="cs-CZ"/>
              </w:rPr>
            </w:rPrChange>
          </w:rPr>
          <w:delText>xxxxxxxxxxxxxxx</w:delText>
        </w:r>
      </w:del>
      <w:r w:rsidRPr="00336E54">
        <w:rPr>
          <w:rFonts w:eastAsia="Times New Roman" w:cs="Times New Roman"/>
          <w:b/>
          <w:sz w:val="18"/>
          <w:szCs w:val="18"/>
          <w:lang w:eastAsia="cs-CZ"/>
          <w:rPrChange w:id="6" w:author="Krumlová Nikola" w:date="2023-03-21T12:28:00Z">
            <w:rPr>
              <w:rFonts w:eastAsia="Times New Roman" w:cs="Times New Roman"/>
              <w:b/>
              <w:sz w:val="18"/>
              <w:szCs w:val="18"/>
              <w:highlight w:val="green"/>
              <w:lang w:eastAsia="cs-CZ"/>
            </w:rPr>
          </w:rPrChange>
        </w:rPr>
        <w:t>“</w:t>
      </w:r>
      <w:r w:rsidRPr="00336E54">
        <w:rPr>
          <w:rFonts w:eastAsia="Times New Roman" w:cs="Times New Roman"/>
          <w:sz w:val="18"/>
          <w:szCs w:val="18"/>
          <w:lang w:eastAsia="cs-CZ"/>
          <w:rPrChange w:id="7" w:author="Krumlová Nikola" w:date="2023-03-21T12:28:00Z">
            <w:rPr>
              <w:rFonts w:eastAsia="Times New Roman" w:cs="Times New Roman"/>
              <w:sz w:val="18"/>
              <w:szCs w:val="18"/>
              <w:highlight w:val="green"/>
              <w:lang w:eastAsia="cs-CZ"/>
            </w:rPr>
          </w:rPrChange>
        </w:rPr>
        <w:t xml:space="preserve">, </w:t>
      </w:r>
      <w:r w:rsidRPr="00336E54">
        <w:rPr>
          <w:rFonts w:eastAsia="Times New Roman" w:cs="Times New Roman"/>
          <w:sz w:val="18"/>
          <w:szCs w:val="18"/>
          <w:lang w:eastAsia="cs-CZ"/>
          <w:rPrChange w:id="8" w:author="Krumlová Nikola" w:date="2023-03-21T12:28:00Z">
            <w:rPr>
              <w:rFonts w:eastAsia="Times New Roman" w:cs="Times New Roman"/>
              <w:sz w:val="18"/>
              <w:szCs w:val="18"/>
              <w:lang w:eastAsia="cs-CZ"/>
            </w:rPr>
          </w:rPrChange>
        </w:rPr>
        <w:t>(dále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6A71DDD4" w14:textId="75EC02EC"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2D57F9C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23158F5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0D2822B2" w14:textId="77777777" w:rsidR="00385E2B" w:rsidRDefault="00385E2B" w:rsidP="00385E2B">
      <w:pPr>
        <w:spacing w:after="240" w:line="240" w:lineRule="auto"/>
        <w:jc w:val="both"/>
        <w:rPr>
          <w:rFonts w:eastAsia="Calibri" w:cs="Times New Roman"/>
          <w:sz w:val="18"/>
          <w:szCs w:val="18"/>
        </w:rPr>
      </w:pPr>
    </w:p>
    <w:p w14:paraId="57C7BB56"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246AC6AF"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2F54E564" w14:textId="77777777" w:rsidR="00385E2B" w:rsidRPr="00385E2B" w:rsidRDefault="00385E2B" w:rsidP="00385E2B">
      <w:pPr>
        <w:spacing w:after="240" w:line="240" w:lineRule="auto"/>
        <w:jc w:val="both"/>
        <w:rPr>
          <w:rFonts w:eastAsia="Calibri" w:cs="Times New Roman"/>
          <w:sz w:val="18"/>
          <w:szCs w:val="18"/>
        </w:rPr>
      </w:pPr>
    </w:p>
    <w:p w14:paraId="66F1018C"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6D537F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67D95" w14:textId="77777777" w:rsidR="000970F0" w:rsidRDefault="000970F0" w:rsidP="005333BD">
      <w:pPr>
        <w:spacing w:after="0" w:line="240" w:lineRule="auto"/>
      </w:pPr>
      <w:r>
        <w:separator/>
      </w:r>
    </w:p>
  </w:endnote>
  <w:endnote w:type="continuationSeparator" w:id="0">
    <w:p w14:paraId="0AD6D4DF" w14:textId="77777777" w:rsidR="000970F0" w:rsidRDefault="000970F0"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2C730" w14:textId="77777777" w:rsidR="000970F0" w:rsidRDefault="000970F0" w:rsidP="005333BD">
      <w:pPr>
        <w:spacing w:after="0" w:line="240" w:lineRule="auto"/>
      </w:pPr>
      <w:r>
        <w:separator/>
      </w:r>
    </w:p>
  </w:footnote>
  <w:footnote w:type="continuationSeparator" w:id="0">
    <w:p w14:paraId="3662C012" w14:textId="77777777" w:rsidR="000970F0" w:rsidRDefault="000970F0" w:rsidP="005333BD">
      <w:pPr>
        <w:spacing w:after="0" w:line="240" w:lineRule="auto"/>
      </w:pPr>
      <w:r>
        <w:continuationSeparator/>
      </w:r>
    </w:p>
  </w:footnote>
  <w:footnote w:id="1">
    <w:p w14:paraId="067C5CE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1931909"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3344D6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6A34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2492E14B" w14:textId="36A2436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w:t>
    </w:r>
    <w:r w:rsidR="007B78F2">
      <w:rPr>
        <w:rFonts w:eastAsia="Calibri" w:cstheme="minorHAnsi"/>
        <w:sz w:val="18"/>
        <w:szCs w:val="18"/>
      </w:rPr>
      <w:t> mezinárodními sankcemi</w:t>
    </w:r>
  </w:p>
  <w:p w14:paraId="31D9AF72"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umlová Nikola">
    <w15:presenceInfo w15:providerId="None" w15:userId="Krumlová Niko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970F0"/>
    <w:rsid w:val="00127826"/>
    <w:rsid w:val="00336E54"/>
    <w:rsid w:val="003727EC"/>
    <w:rsid w:val="00385E2B"/>
    <w:rsid w:val="004D208E"/>
    <w:rsid w:val="005333BD"/>
    <w:rsid w:val="007107A0"/>
    <w:rsid w:val="007B78F2"/>
    <w:rsid w:val="0086299E"/>
    <w:rsid w:val="009E67F9"/>
    <w:rsid w:val="00A51739"/>
    <w:rsid w:val="00AE3F9F"/>
    <w:rsid w:val="00BF6A6B"/>
    <w:rsid w:val="00C84D70"/>
    <w:rsid w:val="00D03B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8693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Revize">
    <w:name w:val="Revision"/>
    <w:hidden/>
    <w:uiPriority w:val="99"/>
    <w:semiHidden/>
    <w:rsid w:val="009E67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333</Words>
  <Characters>1966</Characters>
  <Application>Microsoft Office Word</Application>
  <DocSecurity>0</DocSecurity>
  <Lines>16</Lines>
  <Paragraphs>4</Paragraphs>
  <ScaleCrop>false</ScaleCrop>
  <Company>Správa železnic, státní organizace</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8</cp:revision>
  <dcterms:created xsi:type="dcterms:W3CDTF">2023-01-28T09:18:00Z</dcterms:created>
  <dcterms:modified xsi:type="dcterms:W3CDTF">2023-03-21T11:28:00Z</dcterms:modified>
</cp:coreProperties>
</file>